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DAFFA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97511">
              <w:t>release</w:t>
            </w:r>
            <w:r w:rsidR="00D20A41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E5442D" w:rsidR="00357C5E" w:rsidRDefault="003E3075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1564F4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7B167B6B" w:rsidR="00357C5E" w:rsidRDefault="00141D0A" w:rsidP="00357C5E">
            <w:pPr>
              <w:pStyle w:val="SIComponentTitle"/>
            </w:pPr>
            <w:r w:rsidRPr="00141D0A">
              <w:t>Store carton product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E6E4DB" w14:textId="0458311A" w:rsidR="00141D0A" w:rsidRPr="00141D0A" w:rsidRDefault="00141D0A" w:rsidP="00141D0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41D0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safely and hygienically store and refrigerate carton </w:t>
            </w:r>
            <w:r w:rsidR="005F456E">
              <w:rPr>
                <w:rStyle w:val="SITempText-Green"/>
                <w:color w:val="000000" w:themeColor="text1"/>
                <w:sz w:val="20"/>
              </w:rPr>
              <w:t>products, kept in cartons, crates or bulk-bins,</w:t>
            </w:r>
            <w:r w:rsidR="005F456E" w:rsidRPr="00141D0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41D0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490357">
              <w:t>chillers and</w:t>
            </w:r>
            <w:r w:rsidR="00DD26E6" w:rsidRPr="00490357">
              <w:t>/or</w:t>
            </w:r>
            <w:r w:rsidRPr="00141D0A">
              <w:rPr>
                <w:rStyle w:val="SITempText-Green"/>
                <w:color w:val="000000" w:themeColor="text1"/>
                <w:sz w:val="20"/>
              </w:rPr>
              <w:t xml:space="preserve"> freezers.</w:t>
            </w:r>
          </w:p>
          <w:p w14:paraId="4CCD2D1F" w14:textId="7A754289" w:rsidR="00141D0A" w:rsidRPr="00141D0A" w:rsidRDefault="00D20A41" w:rsidP="00141D0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 xml:space="preserve">chiller </w:t>
            </w:r>
            <w:r w:rsidR="005F456E">
              <w:rPr>
                <w:rStyle w:val="SITempText-Green"/>
                <w:color w:val="000000" w:themeColor="text1"/>
                <w:sz w:val="20"/>
              </w:rPr>
              <w:t>and/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>or freezer meat storage facilities</w:t>
            </w:r>
            <w:r w:rsidR="005D02DB">
              <w:rPr>
                <w:rStyle w:val="SITempText-Green"/>
                <w:color w:val="000000" w:themeColor="text1"/>
                <w:sz w:val="20"/>
              </w:rPr>
              <w:t xml:space="preserve"> in</w:t>
            </w:r>
            <w:r w:rsidR="00141D0A" w:rsidRPr="00141D0A">
              <w:rPr>
                <w:rStyle w:val="SITempText-Green"/>
                <w:color w:val="000000" w:themeColor="text1"/>
                <w:sz w:val="20"/>
              </w:rPr>
              <w:t xml:space="preserve"> meat processing</w:t>
            </w:r>
            <w:r w:rsidR="005D02DB">
              <w:rPr>
                <w:rStyle w:val="SITempText-Green"/>
                <w:color w:val="000000" w:themeColor="text1"/>
                <w:sz w:val="20"/>
              </w:rPr>
              <w:t>, retailing or wholesaling premises.</w:t>
            </w:r>
          </w:p>
          <w:p w14:paraId="679E37D6" w14:textId="6841224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E307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4D58FE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A606C7C" w:rsidR="005D02DB" w:rsidRDefault="005D02D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20A41">
        <w:trPr>
          <w:trHeight w:val="521"/>
        </w:trPr>
        <w:tc>
          <w:tcPr>
            <w:tcW w:w="2689" w:type="dxa"/>
          </w:tcPr>
          <w:p w14:paraId="200766C1" w14:textId="6273BEDC" w:rsidR="00715042" w:rsidRPr="00715042" w:rsidRDefault="00D9385D" w:rsidP="00D20A4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71C9143" w:rsidR="00BE46B2" w:rsidRDefault="003E3075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0A41" w14:paraId="41161471" w14:textId="77777777" w:rsidTr="006F1F0E">
        <w:tc>
          <w:tcPr>
            <w:tcW w:w="2689" w:type="dxa"/>
          </w:tcPr>
          <w:p w14:paraId="4B023AE5" w14:textId="77777777" w:rsidR="00D20A41" w:rsidRDefault="00D20A41" w:rsidP="006F1F0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F9A2F78" w14:textId="30971D4A" w:rsidR="00D20A41" w:rsidRDefault="00D20A41" w:rsidP="006F1F0E">
            <w:pPr>
              <w:pStyle w:val="SIText"/>
            </w:pPr>
            <w:r>
              <w:t>1.1 Identify work instruction for storing carton product</w:t>
            </w:r>
          </w:p>
          <w:p w14:paraId="491BE4FC" w14:textId="19DC9C8F" w:rsidR="00D20A41" w:rsidRDefault="00D20A41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E2C81F2" w14:textId="156FE0BD" w:rsidR="00D20A41" w:rsidRDefault="00D20A41" w:rsidP="006F1F0E">
            <w:pPr>
              <w:pStyle w:val="SIText"/>
            </w:pPr>
            <w:r>
              <w:t xml:space="preserve">1.3 Identify hygiene and </w:t>
            </w:r>
            <w:r w:rsidR="00093269">
              <w:t>sanitation</w:t>
            </w:r>
            <w:r>
              <w:t>, and food safety requirements for process</w:t>
            </w:r>
          </w:p>
          <w:p w14:paraId="1C81F80F" w14:textId="77777777" w:rsidR="00D20A41" w:rsidRDefault="00D20A41" w:rsidP="006F1F0E">
            <w:pPr>
              <w:pStyle w:val="SIText"/>
            </w:pPr>
            <w:r>
              <w:t>1.4 Identify safe manual handling techniques</w:t>
            </w:r>
          </w:p>
        </w:tc>
      </w:tr>
      <w:tr w:rsidR="0063392B" w14:paraId="1915290A" w14:textId="77777777" w:rsidTr="000F31BE">
        <w:tc>
          <w:tcPr>
            <w:tcW w:w="2689" w:type="dxa"/>
          </w:tcPr>
          <w:p w14:paraId="4CA92DE3" w14:textId="466053CA" w:rsidR="0063392B" w:rsidRDefault="00D20A41" w:rsidP="0063392B">
            <w:pPr>
              <w:pStyle w:val="SIText"/>
            </w:pPr>
            <w:r>
              <w:t>2</w:t>
            </w:r>
            <w:r w:rsidR="0063392B">
              <w:t xml:space="preserve">. Store </w:t>
            </w:r>
            <w:r w:rsidR="00DD26E6">
              <w:t xml:space="preserve">carton </w:t>
            </w:r>
            <w:r w:rsidR="0063392B">
              <w:t>product</w:t>
            </w:r>
          </w:p>
        </w:tc>
        <w:tc>
          <w:tcPr>
            <w:tcW w:w="6327" w:type="dxa"/>
          </w:tcPr>
          <w:p w14:paraId="2FD1C873" w14:textId="787B3FB3" w:rsidR="00D20A41" w:rsidRDefault="00D20A41" w:rsidP="00D20A41">
            <w:pPr>
              <w:pStyle w:val="SIText"/>
            </w:pPr>
            <w:r>
              <w:t>2.1 Identify carton product according to labelling</w:t>
            </w:r>
          </w:p>
          <w:p w14:paraId="68D42331" w14:textId="2B47B5A2" w:rsidR="0063392B" w:rsidRDefault="00D20A41" w:rsidP="0063392B">
            <w:pPr>
              <w:pStyle w:val="SIText"/>
            </w:pPr>
            <w:r>
              <w:t>2.2</w:t>
            </w:r>
            <w:r w:rsidR="0063392B">
              <w:t xml:space="preserve"> Transport, rack or palletise carton product </w:t>
            </w:r>
            <w:r>
              <w:t xml:space="preserve">following </w:t>
            </w:r>
            <w:r w:rsidR="0063392B">
              <w:t>workplace requirements</w:t>
            </w:r>
          </w:p>
          <w:p w14:paraId="7E749BB7" w14:textId="790FC836" w:rsidR="0063392B" w:rsidRDefault="00D20A41" w:rsidP="0063392B">
            <w:pPr>
              <w:pStyle w:val="SIText"/>
            </w:pPr>
            <w:r>
              <w:t>2</w:t>
            </w:r>
            <w:r w:rsidR="0063392B">
              <w:t xml:space="preserve">.3 Store carton product in appropriate area </w:t>
            </w:r>
            <w:r>
              <w:t>following</w:t>
            </w:r>
            <w:r w:rsidR="0063392B">
              <w:t xml:space="preserve"> workplace requirements</w:t>
            </w:r>
          </w:p>
          <w:p w14:paraId="5A86B5C3" w14:textId="6D80C0F1" w:rsidR="0063392B" w:rsidRDefault="00D20A41" w:rsidP="0063392B">
            <w:pPr>
              <w:pStyle w:val="SIText"/>
            </w:pPr>
            <w:r>
              <w:t>2</w:t>
            </w:r>
            <w:r w:rsidR="0063392B">
              <w:t>.4 Store carton product at required temperature</w:t>
            </w:r>
          </w:p>
          <w:p w14:paraId="1E2263BE" w14:textId="77777777" w:rsidR="005D02DB" w:rsidRDefault="00D20A41" w:rsidP="0063392B">
            <w:pPr>
              <w:pStyle w:val="SIText"/>
            </w:pPr>
            <w:r>
              <w:t>2</w:t>
            </w:r>
            <w:r w:rsidR="0063392B">
              <w:t>.5 Check</w:t>
            </w:r>
            <w:r>
              <w:t xml:space="preserve"> and record</w:t>
            </w:r>
            <w:r w:rsidR="0063392B">
              <w:t xml:space="preserve"> temperature </w:t>
            </w:r>
            <w:r>
              <w:t>of storage area</w:t>
            </w:r>
            <w:r w:rsidR="005D02DB">
              <w:t>, where required</w:t>
            </w:r>
          </w:p>
          <w:p w14:paraId="7CF7E476" w14:textId="4E3A5F46" w:rsidR="0063392B" w:rsidRDefault="005D02DB" w:rsidP="0063392B">
            <w:pPr>
              <w:pStyle w:val="SIText"/>
            </w:pPr>
            <w:r>
              <w:t xml:space="preserve">2.6 Report any damaged cartons to </w:t>
            </w:r>
            <w:r w:rsidRPr="005D02DB">
              <w:t xml:space="preserve">supervisor </w:t>
            </w:r>
          </w:p>
          <w:p w14:paraId="11523057" w14:textId="3F6ED345" w:rsidR="005D02DB" w:rsidRDefault="00D20A41" w:rsidP="005D02DB">
            <w:pPr>
              <w:pStyle w:val="SIText"/>
            </w:pPr>
            <w:r>
              <w:lastRenderedPageBreak/>
              <w:t>2</w:t>
            </w:r>
            <w:r w:rsidR="0063392B">
              <w:t>.</w:t>
            </w:r>
            <w:r w:rsidR="005D02DB">
              <w:t xml:space="preserve">7 </w:t>
            </w:r>
            <w:r w:rsidR="0063392B">
              <w:t>Meet workplace health and safety requirements related to working in refrigerated areas</w:t>
            </w:r>
          </w:p>
        </w:tc>
      </w:tr>
    </w:tbl>
    <w:p w14:paraId="7999B67A" w14:textId="77777777" w:rsidR="00B86310" w:rsidRDefault="00B86310" w:rsidP="00B86310">
      <w:pPr>
        <w:rPr>
          <w:ins w:id="0" w:author="Jenni Oldfield" w:date="2025-11-12T10:54:00Z" w16du:dateUtc="2025-11-11T23:5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86310" w:rsidRPr="00C32CE5" w:rsidDel="00D333D3" w14:paraId="209932B1" w14:textId="2E85A3E6" w:rsidTr="0020652E">
        <w:trPr>
          <w:ins w:id="1" w:author="Jenni Oldfield" w:date="2025-11-12T10:54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6301" w14:textId="40FA0821" w:rsidR="00B86310" w:rsidRPr="00C32CE5" w:rsidDel="00D333D3" w:rsidRDefault="00B86310" w:rsidP="0020652E">
            <w:pPr>
              <w:spacing w:after="160" w:line="259" w:lineRule="auto"/>
              <w:rPr>
                <w:ins w:id="2" w:author="Jenni Oldfield" w:date="2025-11-12T10:54:00Z" w16du:dateUtc="2025-11-11T23:54:00Z"/>
                <w:moveFrom w:id="3" w:author="Lucinda O'Brien" w:date="2025-11-13T10:26:00Z" w16du:dateUtc="2025-11-12T23:26:00Z"/>
                <w:b/>
              </w:rPr>
            </w:pPr>
            <w:moveFromRangeStart w:id="4" w:author="Lucinda O'Brien" w:date="2025-11-13T10:26:00Z" w:name="move213922033"/>
            <w:moveFrom w:id="5" w:author="Lucinda O'Brien" w:date="2025-11-13T10:26:00Z" w16du:dateUtc="2025-11-12T23:26:00Z">
              <w:ins w:id="6" w:author="Jenni Oldfield" w:date="2025-11-12T10:54:00Z" w16du:dateUtc="2025-11-11T23:54:00Z">
                <w:r w:rsidRPr="00C32CE5" w:rsidDel="00D333D3">
                  <w:rPr>
                    <w:b/>
                  </w:rPr>
                  <w:t xml:space="preserve">Range </w:t>
                </w:r>
                <w:r w:rsidDel="00D333D3">
                  <w:rPr>
                    <w:b/>
                  </w:rPr>
                  <w:t>o</w:t>
                </w:r>
                <w:r w:rsidRPr="00C32CE5" w:rsidDel="00D333D3">
                  <w:rPr>
                    <w:b/>
                  </w:rPr>
                  <w:t>f Conditions</w:t>
                </w:r>
              </w:ins>
            </w:moveFrom>
          </w:p>
          <w:p w14:paraId="58B4DA6E" w14:textId="0D5CF22C" w:rsidR="00B86310" w:rsidRPr="002D6693" w:rsidDel="00D333D3" w:rsidRDefault="00B86310" w:rsidP="0020652E">
            <w:pPr>
              <w:pStyle w:val="SIText-Italics"/>
              <w:rPr>
                <w:ins w:id="7" w:author="Jenni Oldfield" w:date="2025-11-12T10:54:00Z" w16du:dateUtc="2025-11-11T23:54:00Z"/>
                <w:moveFrom w:id="8" w:author="Lucinda O'Brien" w:date="2025-11-13T10:26:00Z" w16du:dateUtc="2025-11-12T23:26:00Z"/>
              </w:rPr>
            </w:pPr>
            <w:moveFrom w:id="9" w:author="Lucinda O'Brien" w:date="2025-11-13T10:26:00Z" w16du:dateUtc="2025-11-12T23:26:00Z">
              <w:ins w:id="10" w:author="Jenni Oldfield" w:date="2025-11-12T10:54:00Z" w16du:dateUtc="2025-11-11T23:54:00Z">
                <w:r w:rsidRPr="002D6693" w:rsidDel="00D333D3">
                  <w:t xml:space="preserve">This section specifies different work environments and conditions </w:t>
                </w:r>
                <w:r w:rsidDel="00D333D3">
                  <w:t>in which the task may be performed</w:t>
                </w:r>
                <w:r w:rsidRPr="002D6693" w:rsidDel="00D333D3">
                  <w:t xml:space="preserve">. </w:t>
                </w:r>
              </w:ins>
            </w:moveFrom>
          </w:p>
          <w:p w14:paraId="2D2C893A" w14:textId="6318190B" w:rsidR="00B86310" w:rsidRPr="00C32CE5" w:rsidDel="00D333D3" w:rsidRDefault="00B86310" w:rsidP="0020652E">
            <w:pPr>
              <w:pStyle w:val="SIText-Italics"/>
              <w:rPr>
                <w:ins w:id="11" w:author="Jenni Oldfield" w:date="2025-11-12T10:54:00Z" w16du:dateUtc="2025-11-11T23:54:00Z"/>
                <w:moveFrom w:id="12" w:author="Lucinda O'Brien" w:date="2025-11-13T10:26:00Z" w16du:dateUtc="2025-11-12T23:26:00Z"/>
              </w:rPr>
            </w:pPr>
            <w:moveFrom w:id="13" w:author="Lucinda O'Brien" w:date="2025-11-13T10:26:00Z" w16du:dateUtc="2025-11-12T23:26:00Z">
              <w:ins w:id="14" w:author="Jenni Oldfield" w:date="2025-11-12T10:54:00Z" w16du:dateUtc="2025-11-11T23:54:00Z">
                <w:r w:rsidRPr="002D6693" w:rsidDel="00D333D3">
                  <w:t xml:space="preserve">This unit must be delivered in one of the following </w:t>
                </w:r>
                <w:r w:rsidDel="00D333D3">
                  <w:t>registered meat processing wor</w:t>
                </w:r>
                <w:r w:rsidRPr="002D6693" w:rsidDel="00D333D3">
                  <w:t>k environments.</w:t>
                </w:r>
              </w:ins>
            </w:moveFrom>
          </w:p>
        </w:tc>
      </w:tr>
      <w:tr w:rsidR="00B86310" w:rsidRPr="00C32CE5" w:rsidDel="00D333D3" w14:paraId="1D3D3104" w14:textId="04223282" w:rsidTr="0020652E">
        <w:trPr>
          <w:ins w:id="15" w:author="Jenni Oldfield" w:date="2025-11-12T10:5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61C1" w14:textId="4A8B8AEC" w:rsidR="00B86310" w:rsidRPr="00C32CE5" w:rsidDel="00D333D3" w:rsidRDefault="00B86310" w:rsidP="0020652E">
            <w:pPr>
              <w:pStyle w:val="SIText"/>
              <w:rPr>
                <w:ins w:id="16" w:author="Jenni Oldfield" w:date="2025-11-12T10:54:00Z" w16du:dateUtc="2025-11-11T23:54:00Z"/>
                <w:moveFrom w:id="17" w:author="Lucinda O'Brien" w:date="2025-11-13T10:26:00Z" w16du:dateUtc="2025-11-12T23:26:00Z"/>
              </w:rPr>
            </w:pPr>
            <w:moveFrom w:id="18" w:author="Lucinda O'Brien" w:date="2025-11-13T10:26:00Z" w16du:dateUtc="2025-11-12T23:26:00Z">
              <w:ins w:id="19" w:author="Jenni Oldfield" w:date="2025-11-12T10:54:00Z" w16du:dateUtc="2025-11-11T23:54:00Z">
                <w:r w:rsidRPr="00C32CE5" w:rsidDel="00D333D3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FE75" w14:textId="244E0494" w:rsidR="00B86310" w:rsidRPr="00C32CE5" w:rsidDel="00D333D3" w:rsidRDefault="00B86310" w:rsidP="0020652E">
            <w:pPr>
              <w:pStyle w:val="SIBulletList1"/>
              <w:rPr>
                <w:ins w:id="20" w:author="Jenni Oldfield" w:date="2025-11-12T10:54:00Z" w16du:dateUtc="2025-11-11T23:54:00Z"/>
                <w:moveFrom w:id="21" w:author="Lucinda O'Brien" w:date="2025-11-13T10:26:00Z" w16du:dateUtc="2025-11-12T23:26:00Z"/>
              </w:rPr>
            </w:pPr>
            <w:moveFrom w:id="22" w:author="Lucinda O'Brien" w:date="2025-11-13T10:26:00Z" w16du:dateUtc="2025-11-12T23:26:00Z">
              <w:ins w:id="23" w:author="Jenni Oldfield" w:date="2025-11-12T10:54:00Z" w16du:dateUtc="2025-11-11T23:54:00Z">
                <w:r w:rsidRPr="00C32CE5" w:rsidDel="00D333D3">
                  <w:t xml:space="preserve">operating fewer than four days a week with a small throughput for one or more, small or large, species, or </w:t>
                </w:r>
              </w:ins>
            </w:moveFrom>
          </w:p>
          <w:p w14:paraId="0262A413" w14:textId="3E455031" w:rsidR="00B86310" w:rsidRPr="00C32CE5" w:rsidDel="00D333D3" w:rsidRDefault="00B86310" w:rsidP="0020652E">
            <w:pPr>
              <w:pStyle w:val="SIBulletList1"/>
              <w:rPr>
                <w:ins w:id="24" w:author="Jenni Oldfield" w:date="2025-11-12T10:54:00Z" w16du:dateUtc="2025-11-11T23:54:00Z"/>
                <w:moveFrom w:id="25" w:author="Lucinda O'Brien" w:date="2025-11-13T10:26:00Z" w16du:dateUtc="2025-11-12T23:26:00Z"/>
                <w:i/>
              </w:rPr>
            </w:pPr>
            <w:moveFrom w:id="26" w:author="Lucinda O'Brien" w:date="2025-11-13T10:26:00Z" w16du:dateUtc="2025-11-12T23:26:00Z">
              <w:ins w:id="27" w:author="Jenni Oldfield" w:date="2025-11-12T10:54:00Z" w16du:dateUtc="2025-11-11T23:54:00Z">
                <w:r w:rsidRPr="00C32CE5" w:rsidDel="00D333D3">
                  <w:t>employing fewer than four workers on the processing floor</w:t>
                </w:r>
              </w:ins>
            </w:moveFrom>
          </w:p>
        </w:tc>
      </w:tr>
      <w:tr w:rsidR="00B86310" w:rsidRPr="00C32CE5" w:rsidDel="00D333D3" w14:paraId="69CE853D" w14:textId="1EA2B978" w:rsidTr="0020652E">
        <w:trPr>
          <w:ins w:id="28" w:author="Jenni Oldfield" w:date="2025-11-12T10:5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1E34" w14:textId="08FC9CBB" w:rsidR="00B86310" w:rsidRPr="00C32CE5" w:rsidDel="00D333D3" w:rsidRDefault="00B86310" w:rsidP="0020652E">
            <w:pPr>
              <w:pStyle w:val="SIText"/>
              <w:rPr>
                <w:ins w:id="29" w:author="Jenni Oldfield" w:date="2025-11-12T10:54:00Z" w16du:dateUtc="2025-11-11T23:54:00Z"/>
                <w:moveFrom w:id="30" w:author="Lucinda O'Brien" w:date="2025-11-13T10:26:00Z" w16du:dateUtc="2025-11-12T23:26:00Z"/>
              </w:rPr>
            </w:pPr>
            <w:moveFrom w:id="31" w:author="Lucinda O'Brien" w:date="2025-11-13T10:26:00Z" w16du:dateUtc="2025-11-12T23:26:00Z">
              <w:ins w:id="32" w:author="Jenni Oldfield" w:date="2025-11-12T10:54:00Z" w16du:dateUtc="2025-11-11T23:54:00Z">
                <w:r w:rsidRPr="00C32CE5" w:rsidDel="00D333D3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80C4" w14:textId="744AF10C" w:rsidR="00B86310" w:rsidRPr="00C32CE5" w:rsidDel="00D333D3" w:rsidRDefault="00B86310" w:rsidP="0020652E">
            <w:pPr>
              <w:pStyle w:val="SIBulletList1"/>
              <w:rPr>
                <w:ins w:id="33" w:author="Jenni Oldfield" w:date="2025-11-12T10:54:00Z" w16du:dateUtc="2025-11-11T23:54:00Z"/>
                <w:moveFrom w:id="34" w:author="Lucinda O'Brien" w:date="2025-11-13T10:26:00Z" w16du:dateUtc="2025-11-12T23:26:00Z"/>
              </w:rPr>
            </w:pPr>
            <w:moveFrom w:id="35" w:author="Lucinda O'Brien" w:date="2025-11-13T10:26:00Z" w16du:dateUtc="2025-11-12T23:26:00Z">
              <w:ins w:id="36" w:author="Jenni Oldfield" w:date="2025-11-12T10:54:00Z" w16du:dateUtc="2025-11-11T23:54:00Z">
                <w:r w:rsidRPr="00C32CE5" w:rsidDel="00D333D3">
                  <w:t xml:space="preserve">operating more than four days a week with a throughput for one or more, small or large, species, or </w:t>
                </w:r>
              </w:ins>
            </w:moveFrom>
          </w:p>
          <w:p w14:paraId="453DAACE" w14:textId="14551210" w:rsidR="00B86310" w:rsidRPr="00C32CE5" w:rsidDel="00D333D3" w:rsidRDefault="00B86310" w:rsidP="0020652E">
            <w:pPr>
              <w:pStyle w:val="SIBulletList1"/>
              <w:rPr>
                <w:ins w:id="37" w:author="Jenni Oldfield" w:date="2025-11-12T10:54:00Z" w16du:dateUtc="2025-11-11T23:54:00Z"/>
                <w:moveFrom w:id="38" w:author="Lucinda O'Brien" w:date="2025-11-13T10:26:00Z" w16du:dateUtc="2025-11-12T23:26:00Z"/>
              </w:rPr>
            </w:pPr>
            <w:moveFrom w:id="39" w:author="Lucinda O'Brien" w:date="2025-11-13T10:26:00Z" w16du:dateUtc="2025-11-12T23:26:00Z">
              <w:ins w:id="40" w:author="Jenni Oldfield" w:date="2025-11-12T10:54:00Z" w16du:dateUtc="2025-11-11T23:54:00Z">
                <w:r w:rsidRPr="00C32CE5" w:rsidDel="00D333D3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20A41" w14:paraId="09B26D8C" w14:textId="77777777" w:rsidTr="000F31BE">
        <w:tc>
          <w:tcPr>
            <w:tcW w:w="2689" w:type="dxa"/>
          </w:tcPr>
          <w:p w14:paraId="1FBD352F" w14:textId="11179B7F" w:rsidR="00D20A41" w:rsidRPr="00042300" w:rsidRDefault="00D20A41" w:rsidP="00D20A4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9E2EEED" w:rsidR="00D20A41" w:rsidRPr="00042300" w:rsidRDefault="00D20A41" w:rsidP="00D20A41">
            <w:pPr>
              <w:pStyle w:val="SIBulletList1"/>
            </w:pPr>
            <w:r>
              <w:t>Interpret workplace requirements and product labels</w:t>
            </w:r>
          </w:p>
        </w:tc>
      </w:tr>
      <w:tr w:rsidR="00D20A41" w14:paraId="44C5474C" w14:textId="77777777" w:rsidTr="000F31BE">
        <w:tc>
          <w:tcPr>
            <w:tcW w:w="2689" w:type="dxa"/>
          </w:tcPr>
          <w:p w14:paraId="577F0A9B" w14:textId="2AE90940" w:rsidR="00D20A41" w:rsidRPr="00042300" w:rsidRDefault="00D20A41" w:rsidP="00D20A4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914A262" w14:textId="0E755987" w:rsidR="00D20A41" w:rsidRDefault="00D20A41" w:rsidP="00D20A41">
            <w:pPr>
              <w:pStyle w:val="SIBulletList1"/>
            </w:pPr>
            <w:r w:rsidRPr="006F1F0E">
              <w:t>Interpret storeroom temperature gauges (°C)</w:t>
            </w:r>
          </w:p>
          <w:p w14:paraId="3FC6B2C7" w14:textId="46F8482A" w:rsidR="00D20A41" w:rsidRPr="00042300" w:rsidRDefault="00D20A41" w:rsidP="00D20A41">
            <w:pPr>
              <w:pStyle w:val="SIBulletList1"/>
            </w:pPr>
            <w:r>
              <w:t xml:space="preserve">Record storeroom temperatures </w:t>
            </w:r>
            <w:r w:rsidRPr="006F1F0E">
              <w:t>(°C)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26:00Z" w16du:dateUtc="2025-11-12T23:26:00Z"/>
        </w:rPr>
      </w:pPr>
    </w:p>
    <w:tbl>
      <w:tblPr>
        <w:tblStyle w:val="TableGrid"/>
        <w:tblpPr w:leftFromText="180" w:rightFromText="180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333D3" w:rsidRPr="00C32CE5" w14:paraId="3B076956" w14:textId="77777777" w:rsidTr="00D333D3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F946" w14:textId="77777777" w:rsidR="00D333D3" w:rsidRPr="00C32CE5" w:rsidRDefault="00D333D3" w:rsidP="00D333D3">
            <w:pPr>
              <w:spacing w:after="160" w:line="259" w:lineRule="auto"/>
              <w:rPr>
                <w:moveTo w:id="42" w:author="Lucinda O'Brien" w:date="2025-11-13T10:26:00Z" w16du:dateUtc="2025-11-12T23:26:00Z"/>
                <w:b/>
              </w:rPr>
            </w:pPr>
            <w:moveToRangeStart w:id="43" w:author="Lucinda O'Brien" w:date="2025-11-13T10:26:00Z" w:name="move213922033"/>
            <w:moveTo w:id="44" w:author="Lucinda O'Brien" w:date="2025-11-13T10:26:00Z" w16du:dateUtc="2025-11-12T23:2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3DB4D39D" w14:textId="77777777" w:rsidR="00D333D3" w:rsidRPr="002D6693" w:rsidRDefault="00D333D3" w:rsidP="00D333D3">
            <w:pPr>
              <w:pStyle w:val="SIText-Italics"/>
              <w:rPr>
                <w:moveTo w:id="45" w:author="Lucinda O'Brien" w:date="2025-11-13T10:26:00Z" w16du:dateUtc="2025-11-12T23:26:00Z"/>
              </w:rPr>
            </w:pPr>
            <w:moveTo w:id="46" w:author="Lucinda O'Brien" w:date="2025-11-13T10:26:00Z" w16du:dateUtc="2025-11-12T23:2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D26F810" w14:textId="77777777" w:rsidR="00D333D3" w:rsidRPr="00C32CE5" w:rsidRDefault="00D333D3" w:rsidP="00D333D3">
            <w:pPr>
              <w:pStyle w:val="SIText-Italics"/>
              <w:rPr>
                <w:moveTo w:id="47" w:author="Lucinda O'Brien" w:date="2025-11-13T10:26:00Z" w16du:dateUtc="2025-11-12T23:26:00Z"/>
              </w:rPr>
            </w:pPr>
            <w:moveTo w:id="48" w:author="Lucinda O'Brien" w:date="2025-11-13T10:26:00Z" w16du:dateUtc="2025-11-12T23:2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D333D3" w:rsidRPr="00C32CE5" w14:paraId="523D9A1F" w14:textId="77777777" w:rsidTr="00D333D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D4D2" w14:textId="77777777" w:rsidR="00D333D3" w:rsidRPr="00C32CE5" w:rsidRDefault="00D333D3" w:rsidP="00D333D3">
            <w:pPr>
              <w:pStyle w:val="SIText"/>
              <w:rPr>
                <w:moveTo w:id="49" w:author="Lucinda O'Brien" w:date="2025-11-13T10:26:00Z" w16du:dateUtc="2025-11-12T23:26:00Z"/>
              </w:rPr>
            </w:pPr>
            <w:moveTo w:id="50" w:author="Lucinda O'Brien" w:date="2025-11-13T10:26:00Z" w16du:dateUtc="2025-11-12T23:2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4830" w14:textId="77777777" w:rsidR="00D333D3" w:rsidRPr="00C32CE5" w:rsidRDefault="00D333D3" w:rsidP="00D333D3">
            <w:pPr>
              <w:pStyle w:val="SIBulletList1"/>
              <w:rPr>
                <w:moveTo w:id="51" w:author="Lucinda O'Brien" w:date="2025-11-13T10:26:00Z" w16du:dateUtc="2025-11-12T23:26:00Z"/>
              </w:rPr>
            </w:pPr>
            <w:moveTo w:id="52" w:author="Lucinda O'Brien" w:date="2025-11-13T10:26:00Z" w16du:dateUtc="2025-11-12T23:2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56CB59B7" w14:textId="77777777" w:rsidR="00D333D3" w:rsidRPr="00C32CE5" w:rsidRDefault="00D333D3" w:rsidP="00D333D3">
            <w:pPr>
              <w:pStyle w:val="SIBulletList1"/>
              <w:rPr>
                <w:moveTo w:id="53" w:author="Lucinda O'Brien" w:date="2025-11-13T10:26:00Z" w16du:dateUtc="2025-11-12T23:26:00Z"/>
                <w:i/>
              </w:rPr>
            </w:pPr>
            <w:moveTo w:id="54" w:author="Lucinda O'Brien" w:date="2025-11-13T10:26:00Z" w16du:dateUtc="2025-11-12T23:26:00Z">
              <w:r w:rsidRPr="00C32CE5">
                <w:t>employing fewer than four workers on the processing floor</w:t>
              </w:r>
            </w:moveTo>
          </w:p>
        </w:tc>
      </w:tr>
      <w:tr w:rsidR="00D333D3" w:rsidRPr="00C32CE5" w14:paraId="6750A4BD" w14:textId="77777777" w:rsidTr="00D333D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E6C88" w14:textId="77777777" w:rsidR="00D333D3" w:rsidRPr="00C32CE5" w:rsidRDefault="00D333D3" w:rsidP="00D333D3">
            <w:pPr>
              <w:pStyle w:val="SIText"/>
              <w:rPr>
                <w:moveTo w:id="55" w:author="Lucinda O'Brien" w:date="2025-11-13T10:26:00Z" w16du:dateUtc="2025-11-12T23:26:00Z"/>
              </w:rPr>
            </w:pPr>
            <w:moveTo w:id="56" w:author="Lucinda O'Brien" w:date="2025-11-13T10:26:00Z" w16du:dateUtc="2025-11-12T23:2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6C01" w14:textId="77777777" w:rsidR="00D333D3" w:rsidRPr="00C32CE5" w:rsidRDefault="00D333D3" w:rsidP="00D333D3">
            <w:pPr>
              <w:pStyle w:val="SIBulletList1"/>
              <w:rPr>
                <w:moveTo w:id="57" w:author="Lucinda O'Brien" w:date="2025-11-13T10:26:00Z" w16du:dateUtc="2025-11-12T23:26:00Z"/>
              </w:rPr>
            </w:pPr>
            <w:moveTo w:id="58" w:author="Lucinda O'Brien" w:date="2025-11-13T10:26:00Z" w16du:dateUtc="2025-11-12T23:2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A8A50F5" w14:textId="77777777" w:rsidR="00D333D3" w:rsidRPr="00C32CE5" w:rsidRDefault="00D333D3" w:rsidP="00D333D3">
            <w:pPr>
              <w:pStyle w:val="SIBulletList1"/>
              <w:rPr>
                <w:moveTo w:id="59" w:author="Lucinda O'Brien" w:date="2025-11-13T10:26:00Z" w16du:dateUtc="2025-11-12T23:26:00Z"/>
              </w:rPr>
            </w:pPr>
            <w:moveTo w:id="60" w:author="Lucinda O'Brien" w:date="2025-11-13T10:26:00Z" w16du:dateUtc="2025-11-12T23:26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079E70D7" w14:textId="77777777" w:rsidR="00D333D3" w:rsidRDefault="00D333D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DF54EF8" w:rsidR="002B6FFD" w:rsidRDefault="00D20A41" w:rsidP="00B93720">
            <w:pPr>
              <w:pStyle w:val="SIText"/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1564F4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1564F4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3 </w:t>
            </w:r>
            <w:r w:rsidR="0063392B" w:rsidRPr="00141D0A">
              <w:t>Store carton product</w:t>
            </w:r>
          </w:p>
        </w:tc>
        <w:tc>
          <w:tcPr>
            <w:tcW w:w="2254" w:type="dxa"/>
          </w:tcPr>
          <w:p w14:paraId="30E795CC" w14:textId="4B94A5DA" w:rsidR="002B6FFD" w:rsidRDefault="00D20A41" w:rsidP="00B93720">
            <w:pPr>
              <w:pStyle w:val="SIText"/>
            </w:pPr>
            <w:r w:rsidRPr="00141D0A">
              <w:t xml:space="preserve">AMPA2110 </w:t>
            </w:r>
            <w:r w:rsidR="0063392B" w:rsidRPr="0063392B">
              <w:t>Store carton product</w:t>
            </w:r>
          </w:p>
        </w:tc>
        <w:tc>
          <w:tcPr>
            <w:tcW w:w="2254" w:type="dxa"/>
          </w:tcPr>
          <w:p w14:paraId="5FA413CE" w14:textId="77777777" w:rsidR="00D20A41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7064C5B" w14:textId="0875643F" w:rsidR="00AC72F6" w:rsidRDefault="00AC72F6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0D0F2F7" w14:textId="0979D1F1" w:rsidR="00AC72F6" w:rsidRDefault="00AC72F6" w:rsidP="00D20A41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498C271" w14:textId="77777777" w:rsidR="00D20A41" w:rsidRDefault="00D20A41" w:rsidP="00D20A41">
            <w:pPr>
              <w:pStyle w:val="SIText"/>
              <w:rPr>
                <w:ins w:id="61" w:author="Jenni Oldfield" w:date="2025-11-12T10:54:00Z" w16du:dateUtc="2025-11-11T23:54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15FCA25" w14:textId="157C8BAA" w:rsidR="00B86310" w:rsidRPr="0083742E" w:rsidDel="00D333D3" w:rsidRDefault="00B86310" w:rsidP="00D20A41">
            <w:pPr>
              <w:pStyle w:val="SIText"/>
              <w:rPr>
                <w:del w:id="62" w:author="Lucinda O'Brien" w:date="2025-11-13T10:27:00Z" w16du:dateUtc="2025-11-12T23:27:00Z"/>
                <w:rStyle w:val="SITempText-Green"/>
                <w:color w:val="000000" w:themeColor="text1"/>
                <w:sz w:val="20"/>
              </w:rPr>
            </w:pPr>
            <w:ins w:id="63" w:author="Jenni Oldfield" w:date="2025-11-12T10:54:00Z" w16du:dateUtc="2025-11-11T23:54:00Z">
              <w:del w:id="64" w:author="Lucinda O'Brien" w:date="2025-11-13T10:27:00Z" w16du:dateUtc="2025-11-12T23:27:00Z">
                <w:r w:rsidDel="00D333D3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63684583" w14:textId="77777777" w:rsidR="00D20A41" w:rsidRPr="0083742E" w:rsidRDefault="00D20A41" w:rsidP="00D20A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AD224DB" w14:textId="77777777" w:rsidR="00D333D3" w:rsidRPr="0083742E" w:rsidRDefault="00D333D3" w:rsidP="00D333D3">
            <w:pPr>
              <w:pStyle w:val="SIText"/>
              <w:rPr>
                <w:ins w:id="65" w:author="Lucinda O'Brien" w:date="2025-11-13T10:27:00Z" w16du:dateUtc="2025-11-12T23:27:00Z"/>
                <w:rStyle w:val="SITempText-Green"/>
                <w:color w:val="000000" w:themeColor="text1"/>
                <w:sz w:val="20"/>
              </w:rPr>
            </w:pPr>
            <w:ins w:id="66" w:author="Lucinda O'Brien" w:date="2025-11-13T10:27:00Z" w16du:dateUtc="2025-11-12T23:27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3F88DE98" w14:textId="094CED7A" w:rsidR="00C04A5C" w:rsidRDefault="00C04A5C" w:rsidP="00C04A5C">
            <w:pPr>
              <w:rPr>
                <w:rStyle w:val="SITempText-Green"/>
                <w:color w:val="000000" w:themeColor="text1"/>
                <w:sz w:val="20"/>
              </w:rPr>
            </w:pPr>
            <w:r w:rsidRPr="00C04A5C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8A127D">
              <w:rPr>
                <w:rStyle w:val="SITempText-Green"/>
                <w:color w:val="000000" w:themeColor="text1"/>
                <w:sz w:val="20"/>
              </w:rPr>
              <w:t>-</w:t>
            </w:r>
            <w:r w:rsidRPr="00C04A5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5F4482DC" w14:textId="77777777" w:rsidR="00BA1675" w:rsidRPr="00C04A5C" w:rsidRDefault="00BA1675" w:rsidP="00C04A5C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704493ED" w:rsidR="002B6FFD" w:rsidRPr="00B93720" w:rsidRDefault="00C04A5C" w:rsidP="00C04A5C">
            <w:pPr>
              <w:rPr>
                <w:rStyle w:val="SITempText-Green"/>
              </w:rPr>
            </w:pPr>
            <w:r w:rsidRPr="00C04A5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6E36686" w:rsidR="002941AB" w:rsidRDefault="008A127D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CE0E1C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E3075" w:rsidRPr="00141D0A">
              <w:t>AMP</w:t>
            </w:r>
            <w:r w:rsidR="003E3075">
              <w:t>LOA</w:t>
            </w:r>
            <w:r w:rsidR="001564F4">
              <w:t>203</w:t>
            </w:r>
            <w:r w:rsidR="003E3075" w:rsidRPr="00141D0A">
              <w:t xml:space="preserve"> </w:t>
            </w:r>
            <w:r w:rsidR="0063392B" w:rsidRPr="00141D0A">
              <w:t>Store carton product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F829FE1" w14:textId="77777777" w:rsidR="00D20A41" w:rsidRDefault="00145CA6" w:rsidP="00D20A4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19CC58A" w14:textId="39D9F3AE" w:rsidR="0001173B" w:rsidRDefault="00D20A41" w:rsidP="0001173B">
            <w:pPr>
              <w:pStyle w:val="SIText"/>
            </w:pPr>
            <w:r w:rsidRPr="009B2D0A">
              <w:t>There must be evidence that the individual has</w:t>
            </w:r>
            <w:r w:rsidR="007E37FA" w:rsidRPr="007E37FA">
              <w:t xml:space="preserve"> safely and hygienically store</w:t>
            </w:r>
            <w:r w:rsidR="00241CAB">
              <w:t>d</w:t>
            </w:r>
            <w:r w:rsidR="007E37FA" w:rsidRPr="007E37FA">
              <w:t xml:space="preserve"> and refrigerate</w:t>
            </w:r>
            <w:r w:rsidR="00241CAB">
              <w:t>d</w:t>
            </w:r>
            <w:r w:rsidR="007E37FA" w:rsidRPr="007E37FA">
              <w:t xml:space="preserve"> </w:t>
            </w:r>
            <w:r w:rsidR="0001173B">
              <w:t>carton products</w:t>
            </w:r>
            <w:ins w:id="67" w:author="Jenni Oldfield" w:date="2025-11-12T10:55:00Z" w16du:dateUtc="2025-11-11T23:55:00Z">
              <w:r w:rsidR="00CB01DD">
                <w:t>, following workplace requirements,</w:t>
              </w:r>
            </w:ins>
            <w:r w:rsidR="0001173B">
              <w:t xml:space="preserve"> in a micro or larger meat processing premises.</w:t>
            </w:r>
          </w:p>
          <w:p w14:paraId="26534555" w14:textId="32754247" w:rsidR="0001173B" w:rsidRPr="003D723E" w:rsidDel="006B6E7D" w:rsidRDefault="0001173B" w:rsidP="0001173B">
            <w:pPr>
              <w:pStyle w:val="SIText"/>
              <w:rPr>
                <w:del w:id="68" w:author="Jenni Oldfield" w:date="2025-11-12T10:55:00Z" w16du:dateUtc="2025-11-11T23:55:00Z"/>
                <w:b/>
                <w:bCs/>
              </w:rPr>
            </w:pPr>
            <w:del w:id="69" w:author="Jenni Oldfield" w:date="2025-11-12T10:55:00Z" w16du:dateUtc="2025-11-11T23:55:00Z">
              <w:r w:rsidDel="006B6E7D">
                <w:rPr>
                  <w:b/>
                  <w:bCs/>
                </w:rPr>
                <w:delText>In m</w:delText>
              </w:r>
              <w:r w:rsidRPr="003D723E" w:rsidDel="006B6E7D">
                <w:rPr>
                  <w:b/>
                  <w:bCs/>
                </w:rPr>
                <w:delText xml:space="preserve">icro </w:delText>
              </w:r>
              <w:r w:rsidDel="006B6E7D">
                <w:rPr>
                  <w:b/>
                  <w:bCs/>
                </w:rPr>
                <w:delText>meat processing premises</w:delText>
              </w:r>
            </w:del>
          </w:p>
          <w:p w14:paraId="63978DA4" w14:textId="27601E41" w:rsidR="0001173B" w:rsidRPr="003D723E" w:rsidDel="006B6E7D" w:rsidRDefault="0001173B" w:rsidP="0001173B">
            <w:pPr>
              <w:pStyle w:val="SIText"/>
              <w:rPr>
                <w:del w:id="70" w:author="Jenni Oldfield" w:date="2025-11-12T10:55:00Z" w16du:dateUtc="2025-11-11T23:55:00Z"/>
              </w:rPr>
            </w:pPr>
            <w:del w:id="71" w:author="Jenni Oldfield" w:date="2025-11-12T10:55:00Z" w16du:dateUtc="2025-11-11T23:55:00Z">
              <w:r w:rsidDel="006B6E7D">
                <w:delText>The</w:delText>
              </w:r>
              <w:r w:rsidRPr="003D723E" w:rsidDel="006B6E7D">
                <w:delText xml:space="preserve"> assessor </w:delText>
              </w:r>
              <w:r w:rsidDel="006B6E7D">
                <w:delText>must</w:delText>
              </w:r>
              <w:r w:rsidRPr="003D723E" w:rsidDel="006B6E7D">
                <w:delText xml:space="preserve"> observe the </w:delText>
              </w:r>
              <w:r w:rsidDel="006B6E7D">
                <w:delText>individual</w:delText>
              </w:r>
              <w:r w:rsidRPr="003D723E" w:rsidDel="006B6E7D">
                <w:delText xml:space="preserve"> </w:delText>
              </w:r>
              <w:r w:rsidDel="006B6E7D">
                <w:delText xml:space="preserve">moving and storing a minimum of </w:delText>
              </w:r>
              <w:r w:rsidR="00C42B81" w:rsidDel="006B6E7D">
                <w:delText>eight</w:delText>
              </w:r>
              <w:r w:rsidDel="006B6E7D">
                <w:delText xml:space="preserve"> cartons.</w:delText>
              </w:r>
            </w:del>
          </w:p>
          <w:p w14:paraId="4821BC85" w14:textId="4BE25C58" w:rsidR="0001173B" w:rsidRPr="003D723E" w:rsidDel="006B6E7D" w:rsidRDefault="0001173B" w:rsidP="0001173B">
            <w:pPr>
              <w:pStyle w:val="SIText"/>
              <w:rPr>
                <w:del w:id="72" w:author="Jenni Oldfield" w:date="2025-11-12T10:55:00Z" w16du:dateUtc="2025-11-11T23:55:00Z"/>
              </w:rPr>
            </w:pPr>
            <w:del w:id="73" w:author="Jenni Oldfield" w:date="2025-11-12T10:55:00Z" w16du:dateUtc="2025-11-11T23:55:00Z">
              <w:r w:rsidDel="006B6E7D">
                <w:delText>There must also be</w:delText>
              </w:r>
              <w:r w:rsidRPr="003D723E" w:rsidDel="006B6E7D">
                <w:delText xml:space="preserve"> evidence that the </w:delText>
              </w:r>
              <w:r w:rsidDel="006B6E7D">
                <w:delText>individual</w:delText>
              </w:r>
              <w:r w:rsidRPr="003D723E" w:rsidDel="006B6E7D">
                <w:delText xml:space="preserve"> has completed </w:delText>
              </w:r>
              <w:r w:rsidR="00C42B81" w:rsidDel="006B6E7D">
                <w:delText>two</w:delText>
              </w:r>
              <w:r w:rsidRPr="003D723E" w:rsidDel="006B6E7D">
                <w:delText xml:space="preserve"> shifts </w:delText>
              </w:r>
              <w:r w:rsidDel="006B6E7D">
                <w:delText>on the job,</w:delText>
              </w:r>
              <w:r w:rsidRPr="003D723E" w:rsidDel="006B6E7D">
                <w:delText xml:space="preserve"> fulfilling workplace requirements (these shifts may include normal rotations into and out of the relevant </w:delText>
              </w:r>
              <w:r w:rsidDel="006B6E7D">
                <w:delText>work task</w:delText>
              </w:r>
              <w:r w:rsidRPr="003D723E" w:rsidDel="006B6E7D">
                <w:delText>).</w:delText>
              </w:r>
            </w:del>
          </w:p>
          <w:p w14:paraId="514A2264" w14:textId="52B7AC75" w:rsidR="0001173B" w:rsidRPr="003D723E" w:rsidDel="006B6E7D" w:rsidRDefault="0001173B" w:rsidP="0001173B">
            <w:pPr>
              <w:pStyle w:val="SIText"/>
              <w:rPr>
                <w:del w:id="74" w:author="Jenni Oldfield" w:date="2025-11-12T10:55:00Z" w16du:dateUtc="2025-11-11T23:55:00Z"/>
                <w:b/>
                <w:bCs/>
              </w:rPr>
            </w:pPr>
            <w:del w:id="75" w:author="Jenni Oldfield" w:date="2025-11-12T10:55:00Z" w16du:dateUtc="2025-11-11T23:55:00Z">
              <w:r w:rsidDel="006B6E7D">
                <w:rPr>
                  <w:b/>
                  <w:bCs/>
                </w:rPr>
                <w:delText>In l</w:delText>
              </w:r>
              <w:r w:rsidRPr="003D723E" w:rsidDel="006B6E7D">
                <w:rPr>
                  <w:b/>
                  <w:bCs/>
                </w:rPr>
                <w:delText xml:space="preserve">arger </w:delText>
              </w:r>
              <w:r w:rsidDel="006B6E7D">
                <w:rPr>
                  <w:b/>
                  <w:bCs/>
                </w:rPr>
                <w:delText>meat processing premises</w:delText>
              </w:r>
            </w:del>
          </w:p>
          <w:p w14:paraId="03FA7F83" w14:textId="3BF6C066" w:rsidR="0001173B" w:rsidRPr="003D723E" w:rsidDel="006B6E7D" w:rsidRDefault="0001173B" w:rsidP="0001173B">
            <w:pPr>
              <w:pStyle w:val="SIText"/>
              <w:rPr>
                <w:del w:id="76" w:author="Jenni Oldfield" w:date="2025-11-12T10:55:00Z" w16du:dateUtc="2025-11-11T23:55:00Z"/>
              </w:rPr>
            </w:pPr>
            <w:del w:id="77" w:author="Jenni Oldfield" w:date="2025-11-12T10:55:00Z" w16du:dateUtc="2025-11-11T23:55:00Z">
              <w:r w:rsidDel="006B6E7D">
                <w:delText>The</w:delText>
              </w:r>
              <w:r w:rsidRPr="003D723E" w:rsidDel="006B6E7D">
                <w:delText xml:space="preserve"> assessor </w:delText>
              </w:r>
              <w:r w:rsidDel="006B6E7D">
                <w:delText>must</w:delText>
              </w:r>
              <w:r w:rsidRPr="003D723E" w:rsidDel="006B6E7D">
                <w:delText xml:space="preserve"> observe the </w:delText>
              </w:r>
              <w:r w:rsidDel="006B6E7D">
                <w:delText>individual</w:delText>
              </w:r>
              <w:r w:rsidRPr="003D723E" w:rsidDel="006B6E7D">
                <w:delText xml:space="preserve"> </w:delText>
              </w:r>
              <w:r w:rsidDel="006B6E7D">
                <w:delText xml:space="preserve">moving and storing cartons in a cold store/chiller/freezer for a minimum </w:delText>
              </w:r>
              <w:r w:rsidRPr="003D723E" w:rsidDel="006B6E7D">
                <w:delText>15 minutes</w:delText>
              </w:r>
              <w:r w:rsidDel="006B6E7D">
                <w:delText>.</w:delText>
              </w:r>
            </w:del>
          </w:p>
          <w:p w14:paraId="3BFA66E8" w14:textId="0FAB7179" w:rsidR="0001173B" w:rsidRDefault="0001173B" w:rsidP="0001173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C42B8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2B8B20A" w14:textId="77777777" w:rsidR="005D02DB" w:rsidRPr="003F449E" w:rsidRDefault="005D02DB" w:rsidP="005D02D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74433AD" w:rsidR="005D02DB" w:rsidRDefault="005D02DB" w:rsidP="00287BB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 premises</w:t>
            </w:r>
            <w:r w:rsidR="008A127D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304628F" w14:textId="39FA16D9" w:rsidR="005D02DB" w:rsidRDefault="005D02DB" w:rsidP="00241CAB">
            <w:pPr>
              <w:pStyle w:val="SIBulletList1"/>
            </w:pPr>
            <w:r>
              <w:t>workplace requirements for storing carton products</w:t>
            </w:r>
          </w:p>
          <w:p w14:paraId="72922329" w14:textId="49F5BA99" w:rsidR="00241CAB" w:rsidRDefault="00241CAB" w:rsidP="00241CAB">
            <w:pPr>
              <w:pStyle w:val="SIBulletList1"/>
            </w:pPr>
            <w:r w:rsidRPr="00241CAB">
              <w:t>importance</w:t>
            </w:r>
            <w:r>
              <w:t xml:space="preserve"> of storing product at the required temperature</w:t>
            </w:r>
          </w:p>
          <w:p w14:paraId="270E5DE5" w14:textId="4A4B5374" w:rsidR="00241CAB" w:rsidRDefault="00241CAB" w:rsidP="00241CAB">
            <w:pPr>
              <w:pStyle w:val="SIBulletList1"/>
            </w:pPr>
            <w:r>
              <w:t xml:space="preserve">possible causes of contamination of carton </w:t>
            </w:r>
            <w:r w:rsidR="00DD26E6">
              <w:t>product</w:t>
            </w:r>
          </w:p>
          <w:p w14:paraId="4E4E00E0" w14:textId="77777777" w:rsidR="00241CAB" w:rsidRDefault="00241CAB" w:rsidP="00241CAB">
            <w:pPr>
              <w:pStyle w:val="SIBulletList1"/>
            </w:pPr>
            <w:r>
              <w:t>methods used for product transfer</w:t>
            </w:r>
          </w:p>
          <w:p w14:paraId="218481B2" w14:textId="75A14A2D" w:rsidR="00241CAB" w:rsidRDefault="00241CAB" w:rsidP="00241CAB">
            <w:pPr>
              <w:pStyle w:val="SIBulletList1"/>
            </w:pPr>
            <w:r>
              <w:t>safe manual handling techniques and equipment for moving cartons</w:t>
            </w:r>
          </w:p>
          <w:p w14:paraId="737047DA" w14:textId="338627F4" w:rsidR="00241CAB" w:rsidRDefault="00241CAB" w:rsidP="00241CAB">
            <w:pPr>
              <w:pStyle w:val="SIBulletList1"/>
            </w:pPr>
            <w:r>
              <w:t xml:space="preserve">hygiene and </w:t>
            </w:r>
            <w:r w:rsidR="00093269">
              <w:t>sanitation</w:t>
            </w:r>
            <w:r>
              <w:t xml:space="preserve"> requirements related to handling and storing carton </w:t>
            </w:r>
            <w:r w:rsidR="00DD26E6">
              <w:t>products</w:t>
            </w:r>
          </w:p>
          <w:p w14:paraId="33723A2C" w14:textId="765CB0BB" w:rsidR="00241CAB" w:rsidRDefault="00241CAB" w:rsidP="00241CAB">
            <w:pPr>
              <w:pStyle w:val="SIBulletList1"/>
              <w:rPr>
                <w:lang w:eastAsia="en-AU"/>
              </w:rPr>
            </w:pPr>
            <w:r w:rsidRPr="00D75028">
              <w:rPr>
                <w:lang w:eastAsia="en-AU"/>
              </w:rPr>
              <w:t xml:space="preserve">safety requirements and hazards associated with entering and working in </w:t>
            </w:r>
            <w:r>
              <w:rPr>
                <w:lang w:eastAsia="en-AU"/>
              </w:rPr>
              <w:t>chillers and</w:t>
            </w:r>
            <w:r w:rsidR="00DD26E6">
              <w:rPr>
                <w:lang w:eastAsia="en-AU"/>
              </w:rPr>
              <w:t>/or</w:t>
            </w:r>
            <w:r>
              <w:rPr>
                <w:lang w:eastAsia="en-AU"/>
              </w:rPr>
              <w:t xml:space="preserve"> </w:t>
            </w:r>
            <w:r w:rsidR="00DD26E6">
              <w:rPr>
                <w:lang w:eastAsia="en-AU"/>
              </w:rPr>
              <w:t>freezers</w:t>
            </w:r>
            <w:r w:rsidRPr="00D75028">
              <w:rPr>
                <w:lang w:eastAsia="en-AU"/>
              </w:rPr>
              <w:t>, including required personal protective equipment</w:t>
            </w:r>
            <w:r>
              <w:rPr>
                <w:lang w:eastAsia="en-AU"/>
              </w:rPr>
              <w:t xml:space="preserve"> (and its limitations)</w:t>
            </w:r>
            <w:r w:rsidRPr="00D75028">
              <w:rPr>
                <w:lang w:eastAsia="en-AU"/>
              </w:rPr>
              <w:t>, and maximum work duration</w:t>
            </w:r>
          </w:p>
          <w:p w14:paraId="2CCDFD46" w14:textId="3D9CDC7D" w:rsidR="00241CAB" w:rsidRDefault="003E3075" w:rsidP="005D02DB">
            <w:pPr>
              <w:pStyle w:val="SIBulletList1"/>
            </w:pPr>
            <w:r>
              <w:rPr>
                <w:lang w:eastAsia="en-AU"/>
              </w:rPr>
              <w:t xml:space="preserve">how to get out of the chiller </w:t>
            </w:r>
            <w:r w:rsidR="005F456E">
              <w:rPr>
                <w:lang w:eastAsia="en-AU"/>
              </w:rPr>
              <w:t>and/</w:t>
            </w:r>
            <w:r>
              <w:rPr>
                <w:lang w:eastAsia="en-AU"/>
              </w:rPr>
              <w:t>or freezer area if the door closes</w:t>
            </w:r>
            <w:r w:rsidR="005D02D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49492D6" w14:textId="77777777" w:rsidR="00241CAB" w:rsidRDefault="00241CAB" w:rsidP="00241CA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2D1FCD9" w14:textId="77777777" w:rsidR="00241CAB" w:rsidRPr="00095527" w:rsidRDefault="00241CAB" w:rsidP="00241CAB">
            <w:pPr>
              <w:pStyle w:val="SIBulletList1"/>
            </w:pPr>
            <w:r w:rsidRPr="00095527">
              <w:t>physical conditions:</w:t>
            </w:r>
          </w:p>
          <w:p w14:paraId="0CDDFA42" w14:textId="300D39D0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 xml:space="preserve">skills must be demonstrated </w:t>
            </w:r>
            <w:r w:rsidR="00076695">
              <w:rPr>
                <w:i/>
                <w:iCs/>
              </w:rPr>
              <w:t>in</w:t>
            </w:r>
            <w:r w:rsidRPr="0076409A">
              <w:rPr>
                <w:i/>
                <w:iCs/>
              </w:rPr>
              <w:t xml:space="preserve"> a meat processing </w:t>
            </w:r>
            <w:r w:rsidR="00076695">
              <w:rPr>
                <w:i/>
                <w:iCs/>
              </w:rPr>
              <w:t>premises</w:t>
            </w:r>
            <w:r w:rsidR="00076695" w:rsidRPr="0076409A">
              <w:rPr>
                <w:i/>
                <w:iCs/>
              </w:rPr>
              <w:t xml:space="preserve"> </w:t>
            </w:r>
            <w:r w:rsidRPr="0076409A">
              <w:rPr>
                <w:i/>
                <w:iCs/>
              </w:rPr>
              <w:t>with a chilling and</w:t>
            </w:r>
            <w:r w:rsidR="003E3075" w:rsidRPr="0076409A">
              <w:rPr>
                <w:i/>
                <w:iCs/>
              </w:rPr>
              <w:t>/or</w:t>
            </w:r>
            <w:r w:rsidRPr="0076409A">
              <w:rPr>
                <w:i/>
                <w:iCs/>
              </w:rPr>
              <w:t xml:space="preserve"> freezing facility</w:t>
            </w:r>
            <w:r w:rsidR="00076695">
              <w:rPr>
                <w:i/>
                <w:iCs/>
              </w:rPr>
              <w:t>, at workplace production speed</w:t>
            </w:r>
          </w:p>
          <w:p w14:paraId="3AD67F42" w14:textId="77777777" w:rsidR="00241CAB" w:rsidRPr="00095527" w:rsidRDefault="00241CAB" w:rsidP="00241CAB">
            <w:pPr>
              <w:pStyle w:val="SIBulletList1"/>
            </w:pPr>
            <w:r w:rsidRPr="00095527">
              <w:t>resources, equipment and materials:</w:t>
            </w:r>
          </w:p>
          <w:p w14:paraId="51DCD32E" w14:textId="2CB2DF54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personal protective equipment</w:t>
            </w:r>
          </w:p>
          <w:p w14:paraId="1F9E5B23" w14:textId="5CF4EABF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carton product for st</w:t>
            </w:r>
            <w:r w:rsidR="00AC72F6" w:rsidRPr="0076409A">
              <w:rPr>
                <w:i/>
                <w:iCs/>
              </w:rPr>
              <w:t>o</w:t>
            </w:r>
            <w:r w:rsidRPr="0076409A">
              <w:rPr>
                <w:i/>
                <w:iCs/>
              </w:rPr>
              <w:t>ring</w:t>
            </w:r>
          </w:p>
          <w:p w14:paraId="191B15E0" w14:textId="77777777" w:rsidR="00241CAB" w:rsidRPr="00095527" w:rsidRDefault="00241CAB" w:rsidP="00241CAB">
            <w:pPr>
              <w:pStyle w:val="SIBulletList1"/>
            </w:pPr>
            <w:r w:rsidRPr="00095527">
              <w:t>specifications:</w:t>
            </w:r>
          </w:p>
          <w:p w14:paraId="3F22E2C7" w14:textId="77777777" w:rsidR="00241CAB" w:rsidRPr="0076409A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customer specifications</w:t>
            </w:r>
          </w:p>
          <w:p w14:paraId="0F519505" w14:textId="77777777" w:rsidR="009651B4" w:rsidRDefault="00241CAB" w:rsidP="00241CAB">
            <w:pPr>
              <w:pStyle w:val="SIBulletList2"/>
              <w:rPr>
                <w:i/>
                <w:iCs/>
              </w:rPr>
            </w:pPr>
            <w:r w:rsidRPr="0076409A">
              <w:rPr>
                <w:i/>
                <w:iCs/>
              </w:rPr>
              <w:t>task-related documents</w:t>
            </w:r>
          </w:p>
          <w:p w14:paraId="4DF36624" w14:textId="77777777" w:rsidR="009651B4" w:rsidRDefault="009651B4" w:rsidP="009651B4">
            <w:pPr>
              <w:pStyle w:val="SIBulletList1"/>
            </w:pPr>
            <w:r>
              <w:t>personnel:</w:t>
            </w:r>
          </w:p>
          <w:p w14:paraId="3862D32C" w14:textId="3ADE821F" w:rsidR="00241CAB" w:rsidRPr="009651B4" w:rsidRDefault="009651B4" w:rsidP="009651B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access to workplace supervisor or mentor.</w:t>
            </w:r>
          </w:p>
          <w:p w14:paraId="424C0185" w14:textId="77777777" w:rsidR="00241CAB" w:rsidRDefault="00241CAB" w:rsidP="00241CA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9FE7773" w14:textId="77777777" w:rsidR="00CD3DE8" w:rsidRDefault="00241CA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5C7D37A" w14:textId="77777777" w:rsidR="005D02DB" w:rsidRPr="002169F5" w:rsidRDefault="005D02DB" w:rsidP="005D02D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2CB4EF6" w:rsidR="005D02DB" w:rsidRDefault="005D02DB" w:rsidP="005D02DB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66FA38D" w:rsidR="00CD3DE8" w:rsidRDefault="008A127D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C3591" w14:textId="77777777" w:rsidR="000E44B7" w:rsidRDefault="000E44B7" w:rsidP="00A31F58">
      <w:pPr>
        <w:spacing w:after="0" w:line="240" w:lineRule="auto"/>
      </w:pPr>
      <w:r>
        <w:separator/>
      </w:r>
    </w:p>
  </w:endnote>
  <w:endnote w:type="continuationSeparator" w:id="0">
    <w:p w14:paraId="10E89D7A" w14:textId="77777777" w:rsidR="000E44B7" w:rsidRDefault="000E44B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9982A" w14:textId="77777777" w:rsidR="000E44B7" w:rsidRDefault="000E44B7" w:rsidP="00A31F58">
      <w:pPr>
        <w:spacing w:after="0" w:line="240" w:lineRule="auto"/>
      </w:pPr>
      <w:r>
        <w:separator/>
      </w:r>
    </w:p>
  </w:footnote>
  <w:footnote w:type="continuationSeparator" w:id="0">
    <w:p w14:paraId="46F570A1" w14:textId="77777777" w:rsidR="000E44B7" w:rsidRDefault="000E44B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8F5C9C5" w:rsidR="002036DD" w:rsidRDefault="00D333D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20A41" w:rsidRPr="005406A2">
          <w:rPr>
            <w:rFonts w:eastAsia="Times New Roman" w:cstheme="minorHAnsi"/>
            <w:lang w:eastAsia="en-AU"/>
          </w:rPr>
          <w:t>AMP</w:t>
        </w:r>
        <w:r w:rsidR="001564F4">
          <w:rPr>
            <w:rFonts w:eastAsia="Times New Roman" w:cstheme="minorHAnsi"/>
            <w:lang w:eastAsia="en-AU"/>
          </w:rPr>
          <w:t>LOA</w:t>
        </w:r>
        <w:r w:rsidR="00D20A41" w:rsidRPr="005406A2">
          <w:rPr>
            <w:rFonts w:eastAsia="Times New Roman" w:cstheme="minorHAnsi"/>
            <w:lang w:eastAsia="en-AU"/>
          </w:rPr>
          <w:t>2</w:t>
        </w:r>
        <w:r w:rsidR="001564F4">
          <w:rPr>
            <w:rFonts w:eastAsia="Times New Roman" w:cstheme="minorHAnsi"/>
            <w:lang w:eastAsia="en-AU"/>
          </w:rPr>
          <w:t>0</w:t>
        </w:r>
        <w:r w:rsidR="00D20A41">
          <w:rPr>
            <w:rFonts w:eastAsia="Times New Roman" w:cstheme="minorHAnsi"/>
            <w:lang w:eastAsia="en-AU"/>
          </w:rPr>
          <w:t xml:space="preserve">3 </w:t>
        </w:r>
        <w:r w:rsidR="00141D0A" w:rsidRPr="00141D0A">
          <w:t>Store carton product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73B"/>
    <w:rsid w:val="000174A4"/>
    <w:rsid w:val="0002319B"/>
    <w:rsid w:val="00025A19"/>
    <w:rsid w:val="00034662"/>
    <w:rsid w:val="00034AD5"/>
    <w:rsid w:val="00055761"/>
    <w:rsid w:val="0006755A"/>
    <w:rsid w:val="000749C6"/>
    <w:rsid w:val="00076695"/>
    <w:rsid w:val="00093269"/>
    <w:rsid w:val="000A3C05"/>
    <w:rsid w:val="000C2D63"/>
    <w:rsid w:val="000C695D"/>
    <w:rsid w:val="000D2541"/>
    <w:rsid w:val="000D7106"/>
    <w:rsid w:val="000E44B7"/>
    <w:rsid w:val="001038A0"/>
    <w:rsid w:val="001229A8"/>
    <w:rsid w:val="00123835"/>
    <w:rsid w:val="00126186"/>
    <w:rsid w:val="00130380"/>
    <w:rsid w:val="00141D0A"/>
    <w:rsid w:val="00145CA6"/>
    <w:rsid w:val="00154C6E"/>
    <w:rsid w:val="001564F4"/>
    <w:rsid w:val="00160514"/>
    <w:rsid w:val="00165A1B"/>
    <w:rsid w:val="00181EB8"/>
    <w:rsid w:val="0018209D"/>
    <w:rsid w:val="0018245B"/>
    <w:rsid w:val="00191B2B"/>
    <w:rsid w:val="001B320C"/>
    <w:rsid w:val="001B47EA"/>
    <w:rsid w:val="001D04FC"/>
    <w:rsid w:val="001F15A4"/>
    <w:rsid w:val="001F6EC9"/>
    <w:rsid w:val="002036DD"/>
    <w:rsid w:val="002054EB"/>
    <w:rsid w:val="002269B6"/>
    <w:rsid w:val="00241CAB"/>
    <w:rsid w:val="00241F8D"/>
    <w:rsid w:val="00243D66"/>
    <w:rsid w:val="00245AF9"/>
    <w:rsid w:val="00252B64"/>
    <w:rsid w:val="002536CE"/>
    <w:rsid w:val="00275B06"/>
    <w:rsid w:val="00287BBF"/>
    <w:rsid w:val="002941AB"/>
    <w:rsid w:val="002A2B43"/>
    <w:rsid w:val="002A4AF9"/>
    <w:rsid w:val="002B6FFD"/>
    <w:rsid w:val="002B779C"/>
    <w:rsid w:val="002C51A2"/>
    <w:rsid w:val="002D45DD"/>
    <w:rsid w:val="002D785C"/>
    <w:rsid w:val="002F241E"/>
    <w:rsid w:val="00303F8C"/>
    <w:rsid w:val="00320155"/>
    <w:rsid w:val="00326784"/>
    <w:rsid w:val="00354BED"/>
    <w:rsid w:val="003556ED"/>
    <w:rsid w:val="00357C5E"/>
    <w:rsid w:val="00367839"/>
    <w:rsid w:val="00370A20"/>
    <w:rsid w:val="003A3607"/>
    <w:rsid w:val="003A599B"/>
    <w:rsid w:val="003C2946"/>
    <w:rsid w:val="003E3075"/>
    <w:rsid w:val="003E7009"/>
    <w:rsid w:val="003F426B"/>
    <w:rsid w:val="004011B0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87504"/>
    <w:rsid w:val="00490357"/>
    <w:rsid w:val="004926D5"/>
    <w:rsid w:val="004961F9"/>
    <w:rsid w:val="004A05F4"/>
    <w:rsid w:val="004C5CA9"/>
    <w:rsid w:val="004C6933"/>
    <w:rsid w:val="004C71D8"/>
    <w:rsid w:val="004D6F12"/>
    <w:rsid w:val="004D7A23"/>
    <w:rsid w:val="004F1592"/>
    <w:rsid w:val="004F166C"/>
    <w:rsid w:val="00504E52"/>
    <w:rsid w:val="00517713"/>
    <w:rsid w:val="0053164A"/>
    <w:rsid w:val="005366D2"/>
    <w:rsid w:val="00551887"/>
    <w:rsid w:val="00565971"/>
    <w:rsid w:val="00574B57"/>
    <w:rsid w:val="00584F93"/>
    <w:rsid w:val="00597511"/>
    <w:rsid w:val="00597A8B"/>
    <w:rsid w:val="005D02DB"/>
    <w:rsid w:val="005E344E"/>
    <w:rsid w:val="005E7C5F"/>
    <w:rsid w:val="005F0832"/>
    <w:rsid w:val="005F3C17"/>
    <w:rsid w:val="005F456E"/>
    <w:rsid w:val="00600188"/>
    <w:rsid w:val="006163E3"/>
    <w:rsid w:val="00617041"/>
    <w:rsid w:val="0063392B"/>
    <w:rsid w:val="00643F13"/>
    <w:rsid w:val="006474E2"/>
    <w:rsid w:val="00654022"/>
    <w:rsid w:val="00663B83"/>
    <w:rsid w:val="006A4CBD"/>
    <w:rsid w:val="006B6E7D"/>
    <w:rsid w:val="006C1574"/>
    <w:rsid w:val="006C6AF8"/>
    <w:rsid w:val="006E1826"/>
    <w:rsid w:val="006F6C94"/>
    <w:rsid w:val="007062B6"/>
    <w:rsid w:val="00710E6C"/>
    <w:rsid w:val="00710F64"/>
    <w:rsid w:val="00711827"/>
    <w:rsid w:val="0071412A"/>
    <w:rsid w:val="00715042"/>
    <w:rsid w:val="007225D9"/>
    <w:rsid w:val="0073050A"/>
    <w:rsid w:val="0073329E"/>
    <w:rsid w:val="007513E2"/>
    <w:rsid w:val="00752951"/>
    <w:rsid w:val="0076409A"/>
    <w:rsid w:val="007770D8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37FA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A127D"/>
    <w:rsid w:val="008E60BD"/>
    <w:rsid w:val="008F022F"/>
    <w:rsid w:val="009040DB"/>
    <w:rsid w:val="00914B8F"/>
    <w:rsid w:val="0091674B"/>
    <w:rsid w:val="00936924"/>
    <w:rsid w:val="0094240E"/>
    <w:rsid w:val="00951805"/>
    <w:rsid w:val="00951B10"/>
    <w:rsid w:val="0096322E"/>
    <w:rsid w:val="009651B4"/>
    <w:rsid w:val="00980521"/>
    <w:rsid w:val="0098241A"/>
    <w:rsid w:val="009A7037"/>
    <w:rsid w:val="009B2D0A"/>
    <w:rsid w:val="009B3F2C"/>
    <w:rsid w:val="009C0027"/>
    <w:rsid w:val="009D0488"/>
    <w:rsid w:val="00A173C7"/>
    <w:rsid w:val="00A2515C"/>
    <w:rsid w:val="00A31F58"/>
    <w:rsid w:val="00A516E8"/>
    <w:rsid w:val="00A6352D"/>
    <w:rsid w:val="00A711F2"/>
    <w:rsid w:val="00A74884"/>
    <w:rsid w:val="00A77BDD"/>
    <w:rsid w:val="00A84830"/>
    <w:rsid w:val="00A92253"/>
    <w:rsid w:val="00A965FD"/>
    <w:rsid w:val="00AC342B"/>
    <w:rsid w:val="00AC3944"/>
    <w:rsid w:val="00AC5D45"/>
    <w:rsid w:val="00AC72F6"/>
    <w:rsid w:val="00AD3EFF"/>
    <w:rsid w:val="00AD7965"/>
    <w:rsid w:val="00AE312F"/>
    <w:rsid w:val="00AE4A97"/>
    <w:rsid w:val="00AF1960"/>
    <w:rsid w:val="00AF6FF0"/>
    <w:rsid w:val="00B12287"/>
    <w:rsid w:val="00B1544A"/>
    <w:rsid w:val="00B35146"/>
    <w:rsid w:val="00B36FDD"/>
    <w:rsid w:val="00B37C0A"/>
    <w:rsid w:val="00B55FD2"/>
    <w:rsid w:val="00B6084E"/>
    <w:rsid w:val="00B654CA"/>
    <w:rsid w:val="00B6649F"/>
    <w:rsid w:val="00B76695"/>
    <w:rsid w:val="00B86310"/>
    <w:rsid w:val="00B93720"/>
    <w:rsid w:val="00B9729C"/>
    <w:rsid w:val="00BA1675"/>
    <w:rsid w:val="00BA7A86"/>
    <w:rsid w:val="00BB6E0C"/>
    <w:rsid w:val="00BE46B2"/>
    <w:rsid w:val="00BE6877"/>
    <w:rsid w:val="00BF2D58"/>
    <w:rsid w:val="00C04A5C"/>
    <w:rsid w:val="00C07989"/>
    <w:rsid w:val="00C141D1"/>
    <w:rsid w:val="00C24CC4"/>
    <w:rsid w:val="00C42B81"/>
    <w:rsid w:val="00C43F3C"/>
    <w:rsid w:val="00C465B3"/>
    <w:rsid w:val="00C63F9B"/>
    <w:rsid w:val="00C65106"/>
    <w:rsid w:val="00C66577"/>
    <w:rsid w:val="00C7244C"/>
    <w:rsid w:val="00C82486"/>
    <w:rsid w:val="00C8543A"/>
    <w:rsid w:val="00C87B6B"/>
    <w:rsid w:val="00C960E6"/>
    <w:rsid w:val="00CB01DD"/>
    <w:rsid w:val="00CB334A"/>
    <w:rsid w:val="00CB37E5"/>
    <w:rsid w:val="00CC037A"/>
    <w:rsid w:val="00CD2975"/>
    <w:rsid w:val="00CD3DE8"/>
    <w:rsid w:val="00CE6439"/>
    <w:rsid w:val="00CF29BC"/>
    <w:rsid w:val="00CF6D5F"/>
    <w:rsid w:val="00D20A41"/>
    <w:rsid w:val="00D27F91"/>
    <w:rsid w:val="00D333D3"/>
    <w:rsid w:val="00D35349"/>
    <w:rsid w:val="00D43A13"/>
    <w:rsid w:val="00D65E4C"/>
    <w:rsid w:val="00D841E3"/>
    <w:rsid w:val="00D91902"/>
    <w:rsid w:val="00D9385D"/>
    <w:rsid w:val="00DA13E4"/>
    <w:rsid w:val="00DA35AA"/>
    <w:rsid w:val="00DB1384"/>
    <w:rsid w:val="00DD26E6"/>
    <w:rsid w:val="00DD620C"/>
    <w:rsid w:val="00DF10D4"/>
    <w:rsid w:val="00E0037A"/>
    <w:rsid w:val="00E116E8"/>
    <w:rsid w:val="00E12424"/>
    <w:rsid w:val="00E138E9"/>
    <w:rsid w:val="00E36656"/>
    <w:rsid w:val="00E37DEC"/>
    <w:rsid w:val="00E4130D"/>
    <w:rsid w:val="00E45010"/>
    <w:rsid w:val="00E47868"/>
    <w:rsid w:val="00E50FA5"/>
    <w:rsid w:val="00E54B60"/>
    <w:rsid w:val="00E54E90"/>
    <w:rsid w:val="00E5576D"/>
    <w:rsid w:val="00E76579"/>
    <w:rsid w:val="00E835BA"/>
    <w:rsid w:val="00EB429F"/>
    <w:rsid w:val="00EB7BD5"/>
    <w:rsid w:val="00ED1034"/>
    <w:rsid w:val="00ED1A2A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A5DCE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0A41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D02D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D02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A04EB-00ED-4BF9-9112-5F31F28C1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AD7BDA-9E85-439D-B02F-4C6A6B210D0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E3F2DB6-BE15-4A93-8D6B-B001D2869B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976</Words>
  <Characters>6269</Characters>
  <Application>Microsoft Office Word</Application>
  <DocSecurity>0</DocSecurity>
  <Lines>202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43</cp:revision>
  <dcterms:created xsi:type="dcterms:W3CDTF">2023-11-17T02:19:00Z</dcterms:created>
  <dcterms:modified xsi:type="dcterms:W3CDTF">2025-11-12T23:27:00Z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